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910" w:rsidRPr="00C60E4A" w:rsidRDefault="00606910" w:rsidP="00606910">
      <w:pPr>
        <w:rPr>
          <w:sz w:val="28"/>
        </w:rPr>
      </w:pPr>
    </w:p>
    <w:p w:rsidR="00606910" w:rsidRPr="00C60E4A" w:rsidRDefault="00606910" w:rsidP="00606910">
      <w:pPr>
        <w:rPr>
          <w:sz w:val="28"/>
        </w:rPr>
      </w:pPr>
    </w:p>
    <w:p w:rsidR="00606910" w:rsidRPr="00C60E4A" w:rsidRDefault="00606910" w:rsidP="00606910">
      <w:pPr>
        <w:rPr>
          <w:sz w:val="28"/>
        </w:rPr>
      </w:pPr>
    </w:p>
    <w:p w:rsidR="00B55AF4" w:rsidRDefault="00B55AF4" w:rsidP="00606910">
      <w:pPr>
        <w:rPr>
          <w:sz w:val="28"/>
        </w:rPr>
      </w:pPr>
    </w:p>
    <w:p w:rsidR="00C60E4A" w:rsidRDefault="00C60E4A" w:rsidP="00606910">
      <w:pPr>
        <w:rPr>
          <w:sz w:val="28"/>
        </w:rPr>
      </w:pPr>
    </w:p>
    <w:p w:rsidR="00422CDD" w:rsidRDefault="00422CDD" w:rsidP="00606910">
      <w:pPr>
        <w:rPr>
          <w:sz w:val="28"/>
        </w:rPr>
      </w:pPr>
    </w:p>
    <w:p w:rsidR="00A246B2" w:rsidRDefault="00A246B2" w:rsidP="00606910">
      <w:pPr>
        <w:rPr>
          <w:sz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8965B7" w:rsidTr="0016789A">
        <w:tc>
          <w:tcPr>
            <w:tcW w:w="9213" w:type="dxa"/>
          </w:tcPr>
          <w:p w:rsidR="008965B7" w:rsidRDefault="008965B7" w:rsidP="009D70F5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  <w:r>
              <w:rPr>
                <w:rFonts w:eastAsia="Arial Unicode MS"/>
                <w:b/>
                <w:sz w:val="28"/>
                <w:szCs w:val="28"/>
              </w:rPr>
              <w:t>ПРЕСС</w:t>
            </w:r>
            <w:r w:rsidR="001229B1" w:rsidRPr="001229B1">
              <w:rPr>
                <w:sz w:val="28"/>
                <w:szCs w:val="28"/>
              </w:rPr>
              <w:t>-</w:t>
            </w:r>
            <w:r w:rsidR="009D70F5">
              <w:rPr>
                <w:rFonts w:eastAsia="Arial Unicode MS"/>
                <w:b/>
                <w:sz w:val="28"/>
                <w:szCs w:val="28"/>
              </w:rPr>
              <w:t>РЕЛИЗ</w:t>
            </w:r>
          </w:p>
          <w:p w:rsidR="00CD3326" w:rsidRDefault="00CD3326" w:rsidP="009D70F5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</w:p>
        </w:tc>
      </w:tr>
    </w:tbl>
    <w:p w:rsidR="00AC328C" w:rsidRPr="00D074C2" w:rsidRDefault="00C43887" w:rsidP="000D0FC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«ТНС энерго Кубань»: старый долг – Новый год не красит</w:t>
      </w:r>
    </w:p>
    <w:p w:rsidR="00D074C2" w:rsidRDefault="00D074C2" w:rsidP="000D0FCB">
      <w:pPr>
        <w:jc w:val="center"/>
        <w:rPr>
          <w:rFonts w:cs="Times New Roman"/>
          <w:b/>
          <w:sz w:val="28"/>
          <w:szCs w:val="28"/>
        </w:rPr>
      </w:pPr>
    </w:p>
    <w:p w:rsidR="00745957" w:rsidRPr="00745957" w:rsidDel="00470D25" w:rsidRDefault="00745957" w:rsidP="001E5142">
      <w:pPr>
        <w:pStyle w:val="1"/>
        <w:spacing w:before="0"/>
        <w:ind w:firstLine="709"/>
        <w:jc w:val="both"/>
        <w:rPr>
          <w:del w:id="0" w:author="Пархоменко Анна Николаевна" w:date="2020-12-07T18:19:00Z"/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Старый долг – Новый год не красит!</w:t>
      </w:r>
      <w:ins w:id="2" w:author="Пархоменко Анна Николаевна" w:date="2020-12-07T18:19:00Z">
        <w:r w:rsidR="00470D25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</w:ins>
    </w:p>
    <w:p w:rsidR="00745957" w:rsidRDefault="00A852E5" w:rsidP="001E5142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A852E5">
        <w:rPr>
          <w:rFonts w:ascii="Times New Roman" w:hAnsi="Times New Roman" w:cs="Times New Roman"/>
          <w:color w:val="000000" w:themeColor="text1"/>
          <w:sz w:val="28"/>
          <w:szCs w:val="28"/>
        </w:rPr>
        <w:t>«ТНС энерго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Кубань</w:t>
      </w:r>
      <w:r w:rsidRPr="00A852E5">
        <w:rPr>
          <w:rFonts w:ascii="Times New Roman" w:hAnsi="Times New Roman" w:cs="Times New Roman"/>
          <w:color w:val="000000" w:themeColor="text1"/>
          <w:sz w:val="28"/>
          <w:szCs w:val="28"/>
        </w:rPr>
        <w:t>» информирует своих клиентов о том,</w:t>
      </w:r>
      <w:r w:rsidR="007459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что</w:t>
      </w:r>
      <w:r w:rsidRPr="00A85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957" w:rsidRPr="00745957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745957" w:rsidRPr="0074595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олги населения </w:t>
      </w:r>
      <w:r w:rsidR="0074595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перед </w:t>
      </w:r>
      <w:r w:rsidR="00745957">
        <w:rPr>
          <w:rFonts w:ascii="Times New Roman" w:hAnsi="Times New Roman" w:cs="Times New Roman"/>
          <w:color w:val="000000" w:themeColor="text1"/>
          <w:sz w:val="28"/>
          <w:szCs w:val="28"/>
        </w:rPr>
        <w:t>гарантирующим</w:t>
      </w:r>
      <w:r w:rsidR="00745957" w:rsidRPr="00A85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поставщик</w:t>
      </w:r>
      <w:r w:rsidR="00745957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745957" w:rsidRPr="00A85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элек</w:t>
      </w:r>
      <w:r w:rsidR="007459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троэнергии </w:t>
      </w:r>
      <w:r w:rsidR="0074595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 регионе состав</w:t>
      </w:r>
      <w:r w:rsidR="0052466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ляют</w:t>
      </w:r>
      <w:r w:rsidR="0074595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более</w:t>
      </w:r>
      <w:r w:rsidR="00745957" w:rsidRPr="0074595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1,7 млрд</w:t>
      </w:r>
      <w:r w:rsidR="0074595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="00745957" w:rsidRPr="0074595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рублей. </w:t>
      </w:r>
    </w:p>
    <w:p w:rsidR="00F64EEA" w:rsidRPr="00745957" w:rsidRDefault="00F64EEA" w:rsidP="00F64EEA">
      <w:pPr>
        <w:pStyle w:val="1"/>
        <w:spacing w:before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95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Несмотря на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сложную</w:t>
      </w:r>
      <w:r w:rsidR="00DC274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эпид</w:t>
      </w:r>
      <w:r w:rsidR="00DC274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емиологическую </w:t>
      </w:r>
      <w:r w:rsidR="00D074C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обстановку</w:t>
      </w:r>
      <w:r w:rsidR="00F025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74595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период коронавируса </w:t>
      </w:r>
      <w:r w:rsidRPr="00745957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COVID</w:t>
      </w:r>
      <w:r w:rsidRPr="0074595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-19</w:t>
      </w:r>
      <w:r w:rsidR="00D074C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существенно снизившуюся платежную дисциплину потребителей</w:t>
      </w:r>
      <w:r w:rsidR="00DC274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Pr="0074595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компания круглосуточно </w:t>
      </w:r>
      <w:r w:rsidR="00D074C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продолжает обеспечива</w:t>
      </w:r>
      <w:r w:rsidRPr="0074595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</w:t>
      </w:r>
      <w:r w:rsidR="00D074C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ь</w:t>
      </w:r>
      <w:r w:rsidRPr="0074595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стабильное и надежное энергоснабжение</w:t>
      </w:r>
      <w:r w:rsidR="00DC274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регионе</w:t>
      </w:r>
      <w:r w:rsidRPr="0074595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</w:p>
    <w:p w:rsidR="00745957" w:rsidRPr="000F4F88" w:rsidRDefault="003E4A8F" w:rsidP="00D074C2">
      <w:pPr>
        <w:pStyle w:val="af2"/>
        <w:spacing w:before="0" w:beforeAutospacing="0" w:after="0" w:afterAutospacing="0"/>
        <w:jc w:val="both"/>
        <w:rPr>
          <w:b/>
          <w:color w:val="0D0D0D" w:themeColor="text1" w:themeTint="F2"/>
          <w:sz w:val="28"/>
          <w:szCs w:val="28"/>
        </w:rPr>
      </w:pPr>
      <w:r w:rsidDel="003E4A8F">
        <w:rPr>
          <w:color w:val="0D0D0D" w:themeColor="text1" w:themeTint="F2"/>
          <w:sz w:val="28"/>
          <w:szCs w:val="28"/>
        </w:rPr>
        <w:t xml:space="preserve"> </w:t>
      </w:r>
      <w:r w:rsidR="00745957" w:rsidRPr="000F4F88">
        <w:rPr>
          <w:b/>
          <w:color w:val="0D0D0D" w:themeColor="text1" w:themeTint="F2"/>
          <w:sz w:val="28"/>
          <w:szCs w:val="28"/>
        </w:rPr>
        <w:t>Оплатить</w:t>
      </w:r>
      <w:r>
        <w:rPr>
          <w:b/>
          <w:color w:val="0D0D0D" w:themeColor="text1" w:themeTint="F2"/>
          <w:sz w:val="28"/>
          <w:szCs w:val="28"/>
        </w:rPr>
        <w:t xml:space="preserve"> счёт</w:t>
      </w:r>
      <w:r w:rsidR="00745957" w:rsidRPr="000F4F88">
        <w:rPr>
          <w:b/>
          <w:color w:val="0D0D0D" w:themeColor="text1" w:themeTint="F2"/>
          <w:sz w:val="28"/>
          <w:szCs w:val="28"/>
        </w:rPr>
        <w:t xml:space="preserve"> за электроэнергию</w:t>
      </w:r>
      <w:r w:rsidR="00D074C2">
        <w:rPr>
          <w:b/>
          <w:color w:val="0D0D0D" w:themeColor="text1" w:themeTint="F2"/>
          <w:sz w:val="28"/>
          <w:szCs w:val="28"/>
        </w:rPr>
        <w:t xml:space="preserve"> </w:t>
      </w:r>
      <w:r w:rsidR="00745957" w:rsidRPr="000F4F88">
        <w:rPr>
          <w:b/>
          <w:color w:val="0D0D0D" w:themeColor="text1" w:themeTint="F2"/>
          <w:sz w:val="28"/>
          <w:szCs w:val="28"/>
        </w:rPr>
        <w:t>и перед</w:t>
      </w:r>
      <w:r w:rsidR="00D074C2">
        <w:rPr>
          <w:b/>
          <w:color w:val="0D0D0D" w:themeColor="text1" w:themeTint="F2"/>
          <w:sz w:val="28"/>
          <w:szCs w:val="28"/>
        </w:rPr>
        <w:t>ать показания можно удобным для вас</w:t>
      </w:r>
      <w:r w:rsidR="00745957" w:rsidRPr="000F4F88">
        <w:rPr>
          <w:b/>
          <w:color w:val="0D0D0D" w:themeColor="text1" w:themeTint="F2"/>
          <w:sz w:val="28"/>
          <w:szCs w:val="28"/>
        </w:rPr>
        <w:t xml:space="preserve"> способом:</w:t>
      </w:r>
    </w:p>
    <w:p w:rsidR="00745957" w:rsidRPr="000F4F88" w:rsidRDefault="00745957" w:rsidP="00C43887">
      <w:pPr>
        <w:pStyle w:val="af2"/>
        <w:spacing w:before="0" w:beforeAutospacing="0" w:after="0" w:afterAutospacing="0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-</w:t>
      </w:r>
      <w:r w:rsidR="009F37CE">
        <w:rPr>
          <w:color w:val="0D0D0D" w:themeColor="text1" w:themeTint="F2"/>
          <w:sz w:val="28"/>
          <w:szCs w:val="28"/>
        </w:rPr>
        <w:t xml:space="preserve"> </w:t>
      </w:r>
      <w:r w:rsidR="00C43887">
        <w:rPr>
          <w:color w:val="0D0D0D" w:themeColor="text1" w:themeTint="F2"/>
          <w:sz w:val="28"/>
          <w:szCs w:val="28"/>
        </w:rPr>
        <w:t xml:space="preserve"> </w:t>
      </w:r>
      <w:r w:rsidRPr="000F4F88">
        <w:rPr>
          <w:color w:val="0D0D0D" w:themeColor="text1" w:themeTint="F2"/>
          <w:sz w:val="28"/>
          <w:szCs w:val="28"/>
        </w:rPr>
        <w:t xml:space="preserve">без регистрации на сайте </w:t>
      </w:r>
      <w:hyperlink r:id="rId8" w:history="1">
        <w:r w:rsidRPr="004921AD">
          <w:rPr>
            <w:rStyle w:val="a9"/>
            <w:sz w:val="28"/>
            <w:szCs w:val="28"/>
          </w:rPr>
          <w:t>kuban.tns-e.ru</w:t>
        </w:r>
      </w:hyperlink>
      <w:r w:rsidRPr="000F4F88">
        <w:rPr>
          <w:color w:val="0D0D0D" w:themeColor="text1" w:themeTint="F2"/>
          <w:sz w:val="28"/>
          <w:szCs w:val="28"/>
        </w:rPr>
        <w:t>;</w:t>
      </w:r>
    </w:p>
    <w:p w:rsidR="00745957" w:rsidRPr="000F4F88" w:rsidRDefault="00745957" w:rsidP="00C43887">
      <w:pPr>
        <w:pStyle w:val="af2"/>
        <w:spacing w:before="0" w:beforeAutospacing="0" w:after="0" w:afterAutospacing="0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- </w:t>
      </w:r>
      <w:r w:rsidRPr="000F4F88">
        <w:rPr>
          <w:color w:val="0D0D0D" w:themeColor="text1" w:themeTint="F2"/>
          <w:sz w:val="28"/>
          <w:szCs w:val="28"/>
        </w:rPr>
        <w:t>с реги</w:t>
      </w:r>
      <w:r>
        <w:rPr>
          <w:color w:val="0D0D0D" w:themeColor="text1" w:themeTint="F2"/>
          <w:sz w:val="28"/>
          <w:szCs w:val="28"/>
        </w:rPr>
        <w:t xml:space="preserve">страцией в </w:t>
      </w:r>
      <w:hyperlink r:id="rId9" w:history="1">
        <w:r w:rsidRPr="009E5FCE">
          <w:rPr>
            <w:rStyle w:val="a9"/>
            <w:sz w:val="28"/>
            <w:szCs w:val="28"/>
          </w:rPr>
          <w:t>личном кабинете</w:t>
        </w:r>
      </w:hyperlink>
      <w:r>
        <w:rPr>
          <w:color w:val="0D0D0D" w:themeColor="text1" w:themeTint="F2"/>
          <w:sz w:val="28"/>
          <w:szCs w:val="28"/>
        </w:rPr>
        <w:t xml:space="preserve"> или </w:t>
      </w:r>
      <w:r w:rsidRPr="000F4F88">
        <w:rPr>
          <w:color w:val="0D0D0D" w:themeColor="text1" w:themeTint="F2"/>
          <w:sz w:val="28"/>
          <w:szCs w:val="28"/>
        </w:rPr>
        <w:t>мобильном приложении</w:t>
      </w:r>
      <w:r>
        <w:rPr>
          <w:color w:val="0D0D0D" w:themeColor="text1" w:themeTint="F2"/>
          <w:sz w:val="28"/>
          <w:szCs w:val="28"/>
        </w:rPr>
        <w:t xml:space="preserve"> </w:t>
      </w:r>
      <w:hyperlink r:id="rId10" w:history="1">
        <w:r w:rsidRPr="009E5FCE">
          <w:rPr>
            <w:rStyle w:val="a9"/>
            <w:sz w:val="28"/>
            <w:szCs w:val="28"/>
          </w:rPr>
          <w:t>«ТНС энерго»</w:t>
        </w:r>
      </w:hyperlink>
      <w:r w:rsidRPr="000F4F88">
        <w:rPr>
          <w:color w:val="0D0D0D" w:themeColor="text1" w:themeTint="F2"/>
          <w:sz w:val="28"/>
          <w:szCs w:val="28"/>
        </w:rPr>
        <w:t>;</w:t>
      </w:r>
    </w:p>
    <w:p w:rsidR="00745957" w:rsidRDefault="00745957" w:rsidP="00C43887">
      <w:pPr>
        <w:pStyle w:val="af2"/>
        <w:spacing w:before="0" w:beforeAutospacing="0" w:after="0" w:afterAutospacing="0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- </w:t>
      </w:r>
      <w:r w:rsidR="00C43887">
        <w:rPr>
          <w:color w:val="0D0D0D" w:themeColor="text1" w:themeTint="F2"/>
          <w:sz w:val="28"/>
          <w:szCs w:val="28"/>
        </w:rPr>
        <w:t xml:space="preserve"> </w:t>
      </w:r>
      <w:r w:rsidRPr="000F4F88">
        <w:rPr>
          <w:color w:val="0D0D0D" w:themeColor="text1" w:themeTint="F2"/>
          <w:sz w:val="28"/>
          <w:szCs w:val="28"/>
        </w:rPr>
        <w:t>через онлайн-приложения Сбе</w:t>
      </w:r>
      <w:r>
        <w:rPr>
          <w:color w:val="0D0D0D" w:themeColor="text1" w:themeTint="F2"/>
          <w:sz w:val="28"/>
          <w:szCs w:val="28"/>
        </w:rPr>
        <w:t>рбанка и других партнеров компании</w:t>
      </w:r>
      <w:r w:rsidR="00C43887">
        <w:rPr>
          <w:color w:val="0D0D0D" w:themeColor="text1" w:themeTint="F2"/>
          <w:sz w:val="28"/>
          <w:szCs w:val="28"/>
        </w:rPr>
        <w:t>.</w:t>
      </w:r>
    </w:p>
    <w:p w:rsidR="003E4A8F" w:rsidRDefault="003E4A8F" w:rsidP="00C43887">
      <w:pPr>
        <w:pStyle w:val="af2"/>
        <w:spacing w:before="0" w:beforeAutospacing="0" w:after="0" w:afterAutospacing="0"/>
        <w:jc w:val="both"/>
        <w:rPr>
          <w:color w:val="0D0D0D" w:themeColor="text1" w:themeTint="F2"/>
          <w:sz w:val="28"/>
          <w:szCs w:val="28"/>
        </w:rPr>
      </w:pPr>
      <w:r w:rsidRPr="003E4A8F">
        <w:rPr>
          <w:color w:val="0D0D0D" w:themeColor="text1" w:themeTint="F2"/>
          <w:sz w:val="28"/>
          <w:szCs w:val="28"/>
        </w:rPr>
        <w:t>Обращаем внимание, что согласно постановлению Правительства РФ № 424 от 02.04.2020 приостановление права требовать уплату пени и производить отключение услуг действует до 1 января 2021 года! При этом данное постановление не освобождает граждан от оплаты коммунальных услуг и сохраняет право ресурсоснабжающих организаций взыскивать задолженности через суд.</w:t>
      </w:r>
    </w:p>
    <w:p w:rsidR="009F37CE" w:rsidRDefault="009F37CE" w:rsidP="009F37CE">
      <w:pPr>
        <w:pStyle w:val="af2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745957" w:rsidRPr="0059291A" w:rsidRDefault="00745957" w:rsidP="009F37CE">
      <w:pPr>
        <w:pStyle w:val="af2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НАЧНИТЕ НОВЫЙ ГОД БЕЗ ДОЛГОВ!</w:t>
      </w:r>
    </w:p>
    <w:p w:rsidR="00745957" w:rsidRDefault="00745957" w:rsidP="00AA0038">
      <w:pPr>
        <w:ind w:firstLine="567"/>
        <w:jc w:val="both"/>
        <w:rPr>
          <w:sz w:val="28"/>
          <w:szCs w:val="28"/>
        </w:rPr>
      </w:pPr>
    </w:p>
    <w:p w:rsidR="009F37CE" w:rsidRPr="00AA0038" w:rsidRDefault="009F37CE" w:rsidP="00C43887">
      <w:pPr>
        <w:jc w:val="both"/>
        <w:rPr>
          <w:sz w:val="28"/>
          <w:szCs w:val="28"/>
        </w:rPr>
      </w:pPr>
    </w:p>
    <w:p w:rsidR="00387FB7" w:rsidRPr="006F0274" w:rsidRDefault="00387FB7" w:rsidP="00387FB7">
      <w:pPr>
        <w:pStyle w:val="textfulltext0"/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6F0274">
        <w:rPr>
          <w:rFonts w:ascii="Times New Roman" w:hAnsi="Times New Roman" w:cs="Times New Roman"/>
          <w:b/>
          <w:i/>
          <w:sz w:val="28"/>
          <w:szCs w:val="28"/>
        </w:rPr>
        <w:t>Справка о компании:</w:t>
      </w:r>
    </w:p>
    <w:p w:rsidR="00387FB7" w:rsidRDefault="00387FB7" w:rsidP="00387FB7">
      <w:pPr>
        <w:jc w:val="both"/>
        <w:rPr>
          <w:i/>
          <w:iCs/>
          <w:sz w:val="28"/>
          <w:szCs w:val="28"/>
        </w:rPr>
      </w:pPr>
      <w:r>
        <w:rPr>
          <w:b/>
          <w:i/>
          <w:sz w:val="28"/>
          <w:szCs w:val="28"/>
        </w:rPr>
        <w:t>ПАО «ТНС энерго Кубань» —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гарантирующий поставщик электроэнергии на территории Краснодарского края и Республики Адыгея, осуществляет энергоснабжение потребителей, приобретая электрическую энергию с оптового и розничных рынков электроэнергии. В состав компании входят             6 филиалов и 5</w:t>
      </w:r>
      <w:r w:rsidR="009F37CE">
        <w:rPr>
          <w:i/>
          <w:iCs/>
          <w:sz w:val="28"/>
          <w:szCs w:val="28"/>
        </w:rPr>
        <w:t>4</w:t>
      </w:r>
      <w:r>
        <w:rPr>
          <w:i/>
          <w:iCs/>
          <w:sz w:val="28"/>
          <w:szCs w:val="28"/>
        </w:rPr>
        <w:t xml:space="preserve"> ЦОКов. Общество обслуживает более 55 тыс. потребителей — юридических лиц и более 1 млн 400 тыс. бытовых клиентов, что составляет 57,23 % рынка сбыта электроэнергии в регионе. Объем полезного отпуска электроэнергии ПАО «ТНС энерго Кубань» по итогам 2019 года составил 13,9 млрд кВт*ч.</w:t>
      </w:r>
    </w:p>
    <w:p w:rsidR="00387FB7" w:rsidRDefault="00387FB7" w:rsidP="00387FB7">
      <w:pPr>
        <w:jc w:val="both"/>
        <w:rPr>
          <w:i/>
          <w:iCs/>
          <w:sz w:val="28"/>
          <w:szCs w:val="28"/>
        </w:rPr>
      </w:pPr>
    </w:p>
    <w:p w:rsidR="00387FB7" w:rsidRPr="00A423E9" w:rsidRDefault="00387FB7" w:rsidP="00387FB7">
      <w:pPr>
        <w:jc w:val="both"/>
        <w:rPr>
          <w:i/>
          <w:sz w:val="28"/>
          <w:szCs w:val="28"/>
        </w:rPr>
      </w:pPr>
      <w:r w:rsidRPr="000E3DAE">
        <w:rPr>
          <w:b/>
          <w:i/>
          <w:sz w:val="28"/>
          <w:szCs w:val="28"/>
        </w:rPr>
        <w:t>ПАО ГК «ТНС энерго»</w:t>
      </w:r>
      <w:r w:rsidRPr="00A423E9">
        <w:rPr>
          <w:i/>
          <w:sz w:val="28"/>
          <w:szCs w:val="28"/>
        </w:rPr>
        <w:t xml:space="preserve"> является субъектом оптового рынка электроэнергии, а также управляет 10 гарантирующими поставщиками, обслуживающими около 21 млн потребителей в 11 регионах Российской Федерации: ПАО «ТНС энерго Воронеж» (Воронежская область), АО «ТНС энерго Карелия» (Республика Карелия), ПАО «ТНС энерго Кубань» (Краснодарский край и Республика Адыгея), ПАО «ТНС энерго Марий Эл» (Республика Марий Эл), ПАО «ТНС энерго НН» (Нижегородская область), АО «ТНС энерго Тула» (Тульская область), ПАО «ТНС энерго Ростов-на-Дону» (Ростовская область), ПАО «ТНС энерго Ярославль» (Ярославская область), ООО «ТНС энерго Великий Новгород» (Новгородская область) и ООО «ТНС энерго Пенза» (Пензенская область). Совокупный объем полезного отпуска электроэнергии Группы компаний «ТНС энерго» по итогам 2019 года составил 64,1 млрд кВт*ч.</w:t>
      </w:r>
    </w:p>
    <w:p w:rsidR="00033F70" w:rsidRDefault="00033F70" w:rsidP="00BF52F3">
      <w:pPr>
        <w:ind w:firstLine="426"/>
        <w:jc w:val="both"/>
        <w:rPr>
          <w:b/>
          <w:i/>
          <w:sz w:val="28"/>
          <w:szCs w:val="28"/>
        </w:rPr>
      </w:pPr>
    </w:p>
    <w:p w:rsidR="00ED5375" w:rsidRDefault="00ED5375" w:rsidP="00C140E2">
      <w:pPr>
        <w:jc w:val="both"/>
        <w:rPr>
          <w:sz w:val="28"/>
        </w:rPr>
      </w:pPr>
    </w:p>
    <w:p w:rsidR="0007109B" w:rsidRPr="00ED5375" w:rsidRDefault="0007109B" w:rsidP="0007109B">
      <w:pPr>
        <w:jc w:val="right"/>
        <w:rPr>
          <w:sz w:val="28"/>
        </w:rPr>
      </w:pPr>
      <w:r>
        <w:rPr>
          <w:sz w:val="28"/>
        </w:rPr>
        <w:t>Шамарина Тамара</w:t>
      </w:r>
      <w:r w:rsidRPr="00ED5375">
        <w:rPr>
          <w:sz w:val="28"/>
        </w:rPr>
        <w:t>,</w:t>
      </w:r>
    </w:p>
    <w:p w:rsidR="0007109B" w:rsidRPr="00ED5375" w:rsidRDefault="0007109B" w:rsidP="0007109B">
      <w:pPr>
        <w:jc w:val="right"/>
        <w:rPr>
          <w:sz w:val="28"/>
        </w:rPr>
      </w:pPr>
      <w:r w:rsidRPr="00ED5375">
        <w:rPr>
          <w:sz w:val="28"/>
        </w:rPr>
        <w:t>пресс-служба</w:t>
      </w:r>
    </w:p>
    <w:p w:rsidR="0007109B" w:rsidRDefault="0007109B" w:rsidP="0007109B">
      <w:pPr>
        <w:jc w:val="right"/>
        <w:rPr>
          <w:sz w:val="28"/>
          <w:szCs w:val="28"/>
        </w:rPr>
      </w:pPr>
      <w:r>
        <w:rPr>
          <w:sz w:val="28"/>
          <w:szCs w:val="28"/>
        </w:rPr>
        <w:t>ПА</w:t>
      </w:r>
      <w:r w:rsidRPr="00ED5375">
        <w:rPr>
          <w:sz w:val="28"/>
          <w:szCs w:val="28"/>
        </w:rPr>
        <w:t xml:space="preserve">О «ТНС энерго </w:t>
      </w:r>
      <w:r>
        <w:rPr>
          <w:sz w:val="28"/>
          <w:szCs w:val="28"/>
        </w:rPr>
        <w:t>Кубань</w:t>
      </w:r>
      <w:r w:rsidRPr="00ED5375">
        <w:rPr>
          <w:sz w:val="28"/>
          <w:szCs w:val="28"/>
        </w:rPr>
        <w:t>»</w:t>
      </w:r>
    </w:p>
    <w:p w:rsidR="0007109B" w:rsidRPr="00C81DDA" w:rsidRDefault="0007109B" w:rsidP="0007109B">
      <w:pPr>
        <w:jc w:val="right"/>
        <w:rPr>
          <w:sz w:val="28"/>
          <w:szCs w:val="28"/>
          <w:lang w:val="en-US"/>
        </w:rPr>
      </w:pPr>
      <w:r w:rsidRPr="00C81DDA">
        <w:rPr>
          <w:sz w:val="28"/>
          <w:szCs w:val="28"/>
          <w:lang w:val="en-US"/>
        </w:rPr>
        <w:t>+7 (861) 299-0</w:t>
      </w:r>
      <w:r w:rsidRPr="009A1AE3">
        <w:rPr>
          <w:sz w:val="28"/>
          <w:szCs w:val="28"/>
          <w:lang w:val="en-US"/>
        </w:rPr>
        <w:t>2</w:t>
      </w:r>
      <w:r w:rsidRPr="00C81DDA">
        <w:rPr>
          <w:sz w:val="28"/>
          <w:szCs w:val="28"/>
          <w:lang w:val="en-US"/>
        </w:rPr>
        <w:t>-</w:t>
      </w:r>
      <w:r w:rsidRPr="009A1AE3">
        <w:rPr>
          <w:sz w:val="28"/>
          <w:szCs w:val="28"/>
          <w:lang w:val="en-US"/>
        </w:rPr>
        <w:t>82</w:t>
      </w:r>
      <w:r w:rsidRPr="00C81DDA"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</w:rPr>
        <w:t>доб</w:t>
      </w:r>
      <w:r w:rsidRPr="00C81DDA">
        <w:rPr>
          <w:sz w:val="28"/>
          <w:szCs w:val="28"/>
          <w:lang w:val="en-US"/>
        </w:rPr>
        <w:t>. 14</w:t>
      </w:r>
      <w:r>
        <w:rPr>
          <w:sz w:val="28"/>
          <w:szCs w:val="28"/>
          <w:lang w:val="en-US"/>
        </w:rPr>
        <w:t>53</w:t>
      </w:r>
      <w:r w:rsidRPr="00C81DDA">
        <w:rPr>
          <w:sz w:val="28"/>
          <w:szCs w:val="28"/>
          <w:lang w:val="en-US"/>
        </w:rPr>
        <w:t>)</w:t>
      </w:r>
    </w:p>
    <w:p w:rsidR="0007109B" w:rsidRPr="00C81DDA" w:rsidRDefault="0007109B" w:rsidP="0007109B">
      <w:pPr>
        <w:jc w:val="right"/>
        <w:rPr>
          <w:sz w:val="28"/>
          <w:lang w:val="en-US"/>
        </w:rPr>
      </w:pPr>
      <w:r>
        <w:rPr>
          <w:sz w:val="28"/>
          <w:lang w:val="en-US"/>
        </w:rPr>
        <w:t>E</w:t>
      </w:r>
      <w:r w:rsidRPr="00C81DDA">
        <w:rPr>
          <w:sz w:val="28"/>
          <w:lang w:val="en-US"/>
        </w:rPr>
        <w:t>-</w:t>
      </w:r>
      <w:r>
        <w:rPr>
          <w:sz w:val="28"/>
          <w:lang w:val="en-US"/>
        </w:rPr>
        <w:t>mail</w:t>
      </w:r>
      <w:r w:rsidRPr="00C81DDA">
        <w:rPr>
          <w:sz w:val="28"/>
          <w:lang w:val="en-US"/>
        </w:rPr>
        <w:t xml:space="preserve">: </w:t>
      </w:r>
      <w:r>
        <w:rPr>
          <w:sz w:val="28"/>
          <w:lang w:val="en-US"/>
        </w:rPr>
        <w:t>pressa</w:t>
      </w:r>
      <w:r w:rsidRPr="00A33A59">
        <w:rPr>
          <w:sz w:val="28"/>
          <w:lang w:val="en-US"/>
        </w:rPr>
        <w:t>@</w:t>
      </w:r>
      <w:r>
        <w:rPr>
          <w:sz w:val="28"/>
          <w:lang w:val="en-US"/>
        </w:rPr>
        <w:t>kuban.tns-e.ru</w:t>
      </w:r>
    </w:p>
    <w:p w:rsidR="0007109B" w:rsidRPr="009A1AE3" w:rsidRDefault="0007109B" w:rsidP="0007109B">
      <w:pPr>
        <w:jc w:val="right"/>
        <w:rPr>
          <w:sz w:val="28"/>
          <w:lang w:val="en-US"/>
        </w:rPr>
      </w:pPr>
    </w:p>
    <w:p w:rsidR="00ED5375" w:rsidRPr="0007109B" w:rsidRDefault="00ED5375" w:rsidP="00C140E2">
      <w:pPr>
        <w:jc w:val="both"/>
        <w:rPr>
          <w:sz w:val="28"/>
          <w:lang w:val="en-US"/>
        </w:rPr>
      </w:pPr>
    </w:p>
    <w:sectPr w:rsidR="00ED5375" w:rsidRPr="0007109B" w:rsidSect="0013685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843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A55" w:rsidRDefault="00D93A55">
      <w:r>
        <w:separator/>
      </w:r>
    </w:p>
  </w:endnote>
  <w:endnote w:type="continuationSeparator" w:id="0">
    <w:p w:rsidR="00D93A55" w:rsidRDefault="00D93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CD7" w:rsidRDefault="00453CD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CD7" w:rsidRDefault="00453CD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CD7" w:rsidRDefault="00453CD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A55" w:rsidRDefault="00D93A55">
      <w:r>
        <w:rPr>
          <w:color w:val="000000"/>
        </w:rPr>
        <w:separator/>
      </w:r>
    </w:p>
  </w:footnote>
  <w:footnote w:type="continuationSeparator" w:id="0">
    <w:p w:rsidR="00D93A55" w:rsidRDefault="00D93A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CD7" w:rsidRDefault="00453CD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3935477"/>
      <w:docPartObj>
        <w:docPartGallery w:val="Page Numbers (Top of Page)"/>
        <w:docPartUnique/>
      </w:docPartObj>
    </w:sdtPr>
    <w:sdtEndPr/>
    <w:sdtContent>
      <w:p w:rsidR="00044D25" w:rsidRDefault="00044D2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9F6">
          <w:rPr>
            <w:noProof/>
          </w:rPr>
          <w:t>3</w:t>
        </w:r>
        <w:r>
          <w:fldChar w:fldCharType="end"/>
        </w:r>
      </w:p>
    </w:sdtContent>
  </w:sdt>
  <w:p w:rsidR="00E10985" w:rsidRPr="00D92B64" w:rsidRDefault="00D93A55">
    <w:pPr>
      <w:pStyle w:val="Standard"/>
      <w:spacing w:line="312" w:lineRule="auto"/>
      <w:jc w:val="both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CDF" w:rsidRPr="002557C6" w:rsidRDefault="00C81DDA">
    <w:pPr>
      <w:pStyle w:val="a5"/>
    </w:pPr>
    <w:r>
      <w:rPr>
        <w:noProof/>
        <w:lang w:eastAsia="ru-RU" w:bidi="ar-SA"/>
      </w:rPr>
      <w:drawing>
        <wp:anchor distT="0" distB="0" distL="114300" distR="114300" simplePos="0" relativeHeight="251673600" behindDoc="1" locked="0" layoutInCell="1" allowOverlap="1" wp14:anchorId="6C3F1E56" wp14:editId="4C7BC1E0">
          <wp:simplePos x="0" y="0"/>
          <wp:positionH relativeFrom="page">
            <wp:posOffset>911062</wp:posOffset>
          </wp:positionH>
          <wp:positionV relativeFrom="page">
            <wp:posOffset>558779</wp:posOffset>
          </wp:positionV>
          <wp:extent cx="2350548" cy="1187913"/>
          <wp:effectExtent l="0" t="0" r="0" b="0"/>
          <wp:wrapNone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Логотипы ТНС энерго Все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0548" cy="11879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E4150" w:rsidRPr="002557C6">
      <w:rPr>
        <w:noProof/>
        <w:lang w:eastAsia="ru-RU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E1DDB" wp14:editId="558C3D77">
              <wp:simplePos x="0" y="0"/>
              <wp:positionH relativeFrom="margin">
                <wp:posOffset>3497689</wp:posOffset>
              </wp:positionH>
              <wp:positionV relativeFrom="paragraph">
                <wp:posOffset>195111</wp:posOffset>
              </wp:positionV>
              <wp:extent cx="2580122" cy="1347470"/>
              <wp:effectExtent l="0" t="0" r="0" b="5080"/>
              <wp:wrapNone/>
              <wp:docPr id="2" name="Прямоугольник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80122" cy="1347470"/>
                      </a:xfrm>
                      <a:prstGeom prst="rect">
                        <a:avLst/>
                      </a:prstGeom>
                      <a:noFill/>
                      <a:ln cap="flat">
                        <a:noFill/>
                        <a:prstDash val="solid"/>
                      </a:ln>
                    </wps:spPr>
                    <wps:txbx>
                      <w:txbxContent>
                        <w:p w:rsidR="00453CD7" w:rsidRDefault="00453CD7" w:rsidP="00453CD7">
                          <w:pPr>
                            <w:rPr>
                              <w:rFonts w:cs="Times New Roman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Times New Roman"/>
                              <w:b/>
                              <w:sz w:val="18"/>
                              <w:szCs w:val="18"/>
                            </w:rPr>
                            <w:t xml:space="preserve">Публичное акционерное общество </w:t>
                          </w:r>
                        </w:p>
                        <w:p w:rsidR="00453CD7" w:rsidRDefault="00453CD7" w:rsidP="00453CD7">
                          <w:pPr>
                            <w:rPr>
                              <w:rFonts w:cs="Times New Roman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Times New Roman"/>
                              <w:b/>
                              <w:sz w:val="18"/>
                              <w:szCs w:val="18"/>
                            </w:rPr>
                            <w:t>«ТНС энерго Кубань»</w:t>
                          </w:r>
                        </w:p>
                        <w:p w:rsidR="00453CD7" w:rsidRDefault="00453CD7" w:rsidP="00453CD7">
                          <w:pPr>
                            <w:spacing w:line="300" w:lineRule="exact"/>
                            <w:jc w:val="both"/>
                            <w:rPr>
                              <w:rFonts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Times New Roman"/>
                              <w:sz w:val="18"/>
                              <w:szCs w:val="18"/>
                            </w:rPr>
                            <w:t xml:space="preserve">350000, Российская Федерация, г. Краснодар, </w:t>
                          </w:r>
                        </w:p>
                        <w:p w:rsidR="00453CD7" w:rsidRDefault="00453CD7" w:rsidP="00453CD7">
                          <w:pPr>
                            <w:spacing w:line="28" w:lineRule="atLeast"/>
                            <w:jc w:val="both"/>
                            <w:rPr>
                              <w:rFonts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Times New Roman"/>
                              <w:sz w:val="18"/>
                              <w:szCs w:val="18"/>
                            </w:rPr>
                            <w:t>улица Гимназическая, дом 55/1</w:t>
                          </w:r>
                        </w:p>
                        <w:p w:rsidR="00453CD7" w:rsidRDefault="00453CD7" w:rsidP="00453CD7">
                          <w:pPr>
                            <w:spacing w:line="28" w:lineRule="atLeast"/>
                            <w:rPr>
                              <w:rFonts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Times New Roman"/>
                              <w:sz w:val="18"/>
                              <w:szCs w:val="18"/>
                            </w:rPr>
                            <w:t>Телефон/Факс: +7 (861) 298-01-70</w:t>
                          </w:r>
                        </w:p>
                        <w:p w:rsidR="00453CD7" w:rsidRDefault="00453CD7" w:rsidP="00453CD7">
                          <w:pPr>
                            <w:spacing w:line="28" w:lineRule="atLeast"/>
                            <w:jc w:val="both"/>
                            <w:rPr>
                              <w:rFonts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Times New Roman"/>
                              <w:sz w:val="18"/>
                              <w:szCs w:val="18"/>
                            </w:rPr>
                            <w:t xml:space="preserve">Сайт: </w:t>
                          </w:r>
                          <w:r>
                            <w:rPr>
                              <w:rFonts w:cs="Times New Roman"/>
                              <w:sz w:val="18"/>
                              <w:szCs w:val="18"/>
                              <w:lang w:val="en-US"/>
                            </w:rPr>
                            <w:t>kuban</w:t>
                          </w:r>
                          <w:r>
                            <w:rPr>
                              <w:rFonts w:cs="Times New Roman"/>
                              <w:sz w:val="18"/>
                              <w:szCs w:val="18"/>
                            </w:rPr>
                            <w:t>.</w:t>
                          </w:r>
                          <w:r>
                            <w:rPr>
                              <w:rFonts w:cs="Times New Roman"/>
                              <w:sz w:val="18"/>
                              <w:szCs w:val="18"/>
                              <w:lang w:val="en-US"/>
                            </w:rPr>
                            <w:t>tns</w:t>
                          </w:r>
                          <w:r>
                            <w:rPr>
                              <w:rFonts w:cs="Times New Roman"/>
                              <w:sz w:val="18"/>
                              <w:szCs w:val="18"/>
                            </w:rPr>
                            <w:t>-</w:t>
                          </w:r>
                          <w:r>
                            <w:rPr>
                              <w:rFonts w:cs="Times New Roman"/>
                              <w:sz w:val="18"/>
                              <w:szCs w:val="18"/>
                              <w:lang w:val="en-US"/>
                            </w:rPr>
                            <w:t>e</w:t>
                          </w:r>
                          <w:r>
                            <w:rPr>
                              <w:rFonts w:cs="Times New Roman"/>
                              <w:sz w:val="18"/>
                              <w:szCs w:val="18"/>
                            </w:rPr>
                            <w:t>.</w:t>
                          </w:r>
                          <w:r>
                            <w:rPr>
                              <w:rFonts w:cs="Times New Roman"/>
                              <w:sz w:val="18"/>
                              <w:szCs w:val="18"/>
                              <w:lang w:val="en-US"/>
                            </w:rPr>
                            <w:t>ru</w:t>
                          </w:r>
                        </w:p>
                        <w:p w:rsidR="00453CD7" w:rsidRDefault="00453CD7" w:rsidP="00453CD7">
                          <w:pPr>
                            <w:spacing w:line="28" w:lineRule="atLeast"/>
                            <w:jc w:val="both"/>
                            <w:rPr>
                              <w:rFonts w:cs="Times New Roman"/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rFonts w:cs="Times New Roman"/>
                              <w:sz w:val="18"/>
                              <w:szCs w:val="18"/>
                              <w:lang w:val="en-US"/>
                            </w:rPr>
                            <w:t>E-mail: energosbyt@kuban.tns-e.ru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rect w14:anchorId="61BE1DDB" id="Прямоугольник 5" o:spid="_x0000_s1026" style="position:absolute;margin-left:275.4pt;margin-top:15.35pt;width:203.15pt;height:106.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" filled="f" stroked="f">
              <v:textbox>
                <w:txbxContent>
                  <w:p w:rsidR="00453CD7" w:rsidRDefault="00453CD7" w:rsidP="00453CD7">
                    <w:pPr>
                      <w:rPr>
                        <w:rFonts w:cs="Times New Roman"/>
                        <w:b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b/>
                        <w:sz w:val="18"/>
                        <w:szCs w:val="18"/>
                      </w:rPr>
                      <w:t xml:space="preserve">Публичное акционерное общество </w:t>
                    </w:r>
                  </w:p>
                  <w:p w:rsidR="00453CD7" w:rsidRDefault="00453CD7" w:rsidP="00453CD7">
                    <w:pPr>
                      <w:rPr>
                        <w:rFonts w:cs="Times New Roman"/>
                        <w:b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b/>
                        <w:sz w:val="18"/>
                        <w:szCs w:val="18"/>
                      </w:rPr>
                      <w:t>«ТНС энерго Кубань»</w:t>
                    </w:r>
                  </w:p>
                  <w:p w:rsidR="00453CD7" w:rsidRDefault="00453CD7" w:rsidP="00453CD7">
                    <w:pPr>
                      <w:spacing w:line="300" w:lineRule="exact"/>
                      <w:jc w:val="both"/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sz w:val="18"/>
                        <w:szCs w:val="18"/>
                      </w:rPr>
                      <w:t xml:space="preserve">350000, Российская Федерация, г. Краснодар, </w:t>
                    </w:r>
                  </w:p>
                  <w:p w:rsidR="00453CD7" w:rsidRDefault="00453CD7" w:rsidP="00453CD7">
                    <w:pPr>
                      <w:spacing w:line="28" w:lineRule="atLeast"/>
                      <w:jc w:val="both"/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sz w:val="18"/>
                        <w:szCs w:val="18"/>
                      </w:rPr>
                      <w:t>улица Гимназическая, дом 55/1</w:t>
                    </w:r>
                  </w:p>
                  <w:p w:rsidR="00453CD7" w:rsidRDefault="00453CD7" w:rsidP="00453CD7">
                    <w:pPr>
                      <w:spacing w:line="28" w:lineRule="atLeast"/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sz w:val="18"/>
                        <w:szCs w:val="18"/>
                      </w:rPr>
                      <w:t>Телефон/Факс: +7 (861) 298-01-70</w:t>
                    </w:r>
                  </w:p>
                  <w:p w:rsidR="00453CD7" w:rsidRDefault="00453CD7" w:rsidP="00453CD7">
                    <w:pPr>
                      <w:spacing w:line="28" w:lineRule="atLeast"/>
                      <w:jc w:val="both"/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sz w:val="18"/>
                        <w:szCs w:val="18"/>
                      </w:rPr>
                      <w:t xml:space="preserve">Сайт: </w:t>
                    </w:r>
                    <w:proofErr w:type="spellStart"/>
                    <w:r>
                      <w:rPr>
                        <w:rFonts w:cs="Times New Roman"/>
                        <w:sz w:val="18"/>
                        <w:szCs w:val="18"/>
                        <w:lang w:val="en-US"/>
                      </w:rPr>
                      <w:t>kuban</w:t>
                    </w:r>
                    <w:proofErr w:type="spellEnd"/>
                    <w:r>
                      <w:rPr>
                        <w:rFonts w:cs="Times New Roman"/>
                        <w:sz w:val="18"/>
                        <w:szCs w:val="18"/>
                      </w:rPr>
                      <w:t>.</w:t>
                    </w:r>
                    <w:proofErr w:type="spellStart"/>
                    <w:r>
                      <w:rPr>
                        <w:rFonts w:cs="Times New Roman"/>
                        <w:sz w:val="18"/>
                        <w:szCs w:val="18"/>
                        <w:lang w:val="en-US"/>
                      </w:rPr>
                      <w:t>tns</w:t>
                    </w:r>
                    <w:proofErr w:type="spellEnd"/>
                    <w:r>
                      <w:rPr>
                        <w:rFonts w:cs="Times New Roman"/>
                        <w:sz w:val="18"/>
                        <w:szCs w:val="18"/>
                      </w:rPr>
                      <w:t>-</w:t>
                    </w:r>
                    <w:r>
                      <w:rPr>
                        <w:rFonts w:cs="Times New Roman"/>
                        <w:sz w:val="18"/>
                        <w:szCs w:val="18"/>
                        <w:lang w:val="en-US"/>
                      </w:rPr>
                      <w:t>e</w:t>
                    </w:r>
                    <w:r>
                      <w:rPr>
                        <w:rFonts w:cs="Times New Roman"/>
                        <w:sz w:val="18"/>
                        <w:szCs w:val="18"/>
                      </w:rPr>
                      <w:t>.</w:t>
                    </w:r>
                    <w:proofErr w:type="spellStart"/>
                    <w:r>
                      <w:rPr>
                        <w:rFonts w:cs="Times New Roman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p>
                  <w:p w:rsidR="00453CD7" w:rsidRDefault="00453CD7" w:rsidP="00453CD7">
                    <w:pPr>
                      <w:spacing w:line="28" w:lineRule="atLeast"/>
                      <w:jc w:val="both"/>
                      <w:rPr>
                        <w:rFonts w:cs="Times New Roman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cs="Times New Roman"/>
                        <w:sz w:val="18"/>
                        <w:szCs w:val="18"/>
                        <w:lang w:val="en-US"/>
                      </w:rPr>
                      <w:t>E-mail: energosbyt@kuban.tns-e.ru</w:t>
                    </w:r>
                  </w:p>
                </w:txbxContent>
              </v:textbox>
              <w10:wrap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97F7E"/>
    <w:multiLevelType w:val="multilevel"/>
    <w:tmpl w:val="8E0E1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B67C44"/>
    <w:multiLevelType w:val="multilevel"/>
    <w:tmpl w:val="CF0485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" w15:restartNumberingAfterBreak="0">
    <w:nsid w:val="3D3C7545"/>
    <w:multiLevelType w:val="multilevel"/>
    <w:tmpl w:val="3E8CD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420298"/>
    <w:multiLevelType w:val="multilevel"/>
    <w:tmpl w:val="5690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EE568A"/>
    <w:multiLevelType w:val="multilevel"/>
    <w:tmpl w:val="6F8A7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EF5272"/>
    <w:multiLevelType w:val="hybridMultilevel"/>
    <w:tmpl w:val="47C607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9190F05"/>
    <w:multiLevelType w:val="multilevel"/>
    <w:tmpl w:val="EBD4C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3280450"/>
    <w:multiLevelType w:val="multilevel"/>
    <w:tmpl w:val="503C8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C94712"/>
    <w:multiLevelType w:val="multilevel"/>
    <w:tmpl w:val="6666B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3"/>
  </w:num>
  <w:num w:numId="8">
    <w:abstractNumId w:val="0"/>
  </w:num>
  <w:num w:numId="9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архоменко Анна Николаевна">
    <w15:presenceInfo w15:providerId="AD" w15:userId="S-1-5-21-1069288893-1145579748-259111902-13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defaultTabStop w:val="709"/>
  <w:autoHyphenation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61E"/>
    <w:rsid w:val="000124D6"/>
    <w:rsid w:val="00030C47"/>
    <w:rsid w:val="00033F70"/>
    <w:rsid w:val="00044D25"/>
    <w:rsid w:val="00060131"/>
    <w:rsid w:val="00063456"/>
    <w:rsid w:val="00066064"/>
    <w:rsid w:val="000703C2"/>
    <w:rsid w:val="0007109B"/>
    <w:rsid w:val="00090F2A"/>
    <w:rsid w:val="000B0BAB"/>
    <w:rsid w:val="000B3171"/>
    <w:rsid w:val="000C5DDE"/>
    <w:rsid w:val="000C7214"/>
    <w:rsid w:val="000D0076"/>
    <w:rsid w:val="000D0FCB"/>
    <w:rsid w:val="000D139F"/>
    <w:rsid w:val="000D5041"/>
    <w:rsid w:val="000E05B0"/>
    <w:rsid w:val="000E56F7"/>
    <w:rsid w:val="000F0D2A"/>
    <w:rsid w:val="0010533F"/>
    <w:rsid w:val="001229B1"/>
    <w:rsid w:val="0013685A"/>
    <w:rsid w:val="001629F6"/>
    <w:rsid w:val="0016789A"/>
    <w:rsid w:val="001A2EE2"/>
    <w:rsid w:val="001B55AD"/>
    <w:rsid w:val="001C1DC1"/>
    <w:rsid w:val="001C7A42"/>
    <w:rsid w:val="001D0C00"/>
    <w:rsid w:val="001E5142"/>
    <w:rsid w:val="001F59DE"/>
    <w:rsid w:val="001F661E"/>
    <w:rsid w:val="002202E5"/>
    <w:rsid w:val="0022079D"/>
    <w:rsid w:val="00220E0D"/>
    <w:rsid w:val="00225C99"/>
    <w:rsid w:val="00240D20"/>
    <w:rsid w:val="0025288D"/>
    <w:rsid w:val="002557C6"/>
    <w:rsid w:val="002961CF"/>
    <w:rsid w:val="002B5C30"/>
    <w:rsid w:val="002E3483"/>
    <w:rsid w:val="002F6A2C"/>
    <w:rsid w:val="003000EC"/>
    <w:rsid w:val="003239E3"/>
    <w:rsid w:val="00347B89"/>
    <w:rsid w:val="00363AB6"/>
    <w:rsid w:val="003804DE"/>
    <w:rsid w:val="00387353"/>
    <w:rsid w:val="00387FB7"/>
    <w:rsid w:val="003C0912"/>
    <w:rsid w:val="003E4A8F"/>
    <w:rsid w:val="003F6688"/>
    <w:rsid w:val="00406490"/>
    <w:rsid w:val="00411257"/>
    <w:rsid w:val="00414E11"/>
    <w:rsid w:val="004150B2"/>
    <w:rsid w:val="00416649"/>
    <w:rsid w:val="00420E4F"/>
    <w:rsid w:val="00422643"/>
    <w:rsid w:val="00422CDD"/>
    <w:rsid w:val="00444D18"/>
    <w:rsid w:val="00452F35"/>
    <w:rsid w:val="00453CD7"/>
    <w:rsid w:val="00455CFF"/>
    <w:rsid w:val="004602F8"/>
    <w:rsid w:val="004626B3"/>
    <w:rsid w:val="004665E0"/>
    <w:rsid w:val="00470D25"/>
    <w:rsid w:val="00477AB8"/>
    <w:rsid w:val="00482A3F"/>
    <w:rsid w:val="004B0F94"/>
    <w:rsid w:val="004B78C3"/>
    <w:rsid w:val="004C526D"/>
    <w:rsid w:val="004D42FB"/>
    <w:rsid w:val="004E1E55"/>
    <w:rsid w:val="004E3D4D"/>
    <w:rsid w:val="0052466C"/>
    <w:rsid w:val="00526FF2"/>
    <w:rsid w:val="00541A07"/>
    <w:rsid w:val="00564097"/>
    <w:rsid w:val="005B004D"/>
    <w:rsid w:val="005D577B"/>
    <w:rsid w:val="005D7B37"/>
    <w:rsid w:val="005E2292"/>
    <w:rsid w:val="00606910"/>
    <w:rsid w:val="0060787E"/>
    <w:rsid w:val="00626190"/>
    <w:rsid w:val="0068696D"/>
    <w:rsid w:val="00686F08"/>
    <w:rsid w:val="0069781F"/>
    <w:rsid w:val="006A09CE"/>
    <w:rsid w:val="006D0BD9"/>
    <w:rsid w:val="006E0AFD"/>
    <w:rsid w:val="006E3B90"/>
    <w:rsid w:val="006E4150"/>
    <w:rsid w:val="007113CA"/>
    <w:rsid w:val="00723AB0"/>
    <w:rsid w:val="007349FB"/>
    <w:rsid w:val="00735E41"/>
    <w:rsid w:val="00745957"/>
    <w:rsid w:val="00754CDF"/>
    <w:rsid w:val="00762862"/>
    <w:rsid w:val="00762B72"/>
    <w:rsid w:val="00792251"/>
    <w:rsid w:val="00793CF2"/>
    <w:rsid w:val="007A0A2A"/>
    <w:rsid w:val="007D21D9"/>
    <w:rsid w:val="007E4197"/>
    <w:rsid w:val="007F75A2"/>
    <w:rsid w:val="00801042"/>
    <w:rsid w:val="008045EF"/>
    <w:rsid w:val="00850B1E"/>
    <w:rsid w:val="00856BC7"/>
    <w:rsid w:val="00872905"/>
    <w:rsid w:val="00877262"/>
    <w:rsid w:val="00877FB1"/>
    <w:rsid w:val="00895D83"/>
    <w:rsid w:val="008965B7"/>
    <w:rsid w:val="008A1A89"/>
    <w:rsid w:val="008A52E7"/>
    <w:rsid w:val="008A745C"/>
    <w:rsid w:val="008A7F7F"/>
    <w:rsid w:val="008C7F13"/>
    <w:rsid w:val="008D55C9"/>
    <w:rsid w:val="008E5D67"/>
    <w:rsid w:val="008F195E"/>
    <w:rsid w:val="00901EEF"/>
    <w:rsid w:val="009028E7"/>
    <w:rsid w:val="00912409"/>
    <w:rsid w:val="0094286F"/>
    <w:rsid w:val="00944C1F"/>
    <w:rsid w:val="0094705A"/>
    <w:rsid w:val="00966E94"/>
    <w:rsid w:val="009677F2"/>
    <w:rsid w:val="0098763F"/>
    <w:rsid w:val="00993FB9"/>
    <w:rsid w:val="009A1AE3"/>
    <w:rsid w:val="009A3E4D"/>
    <w:rsid w:val="009A73EC"/>
    <w:rsid w:val="009C1577"/>
    <w:rsid w:val="009D420B"/>
    <w:rsid w:val="009D70F5"/>
    <w:rsid w:val="009D74CA"/>
    <w:rsid w:val="009E4262"/>
    <w:rsid w:val="009F37CE"/>
    <w:rsid w:val="00A246B2"/>
    <w:rsid w:val="00A507E3"/>
    <w:rsid w:val="00A754C2"/>
    <w:rsid w:val="00A85295"/>
    <w:rsid w:val="00A852E5"/>
    <w:rsid w:val="00A87FE2"/>
    <w:rsid w:val="00AA0038"/>
    <w:rsid w:val="00AB0BC0"/>
    <w:rsid w:val="00AB250E"/>
    <w:rsid w:val="00AB4B4F"/>
    <w:rsid w:val="00AC328C"/>
    <w:rsid w:val="00AC5C53"/>
    <w:rsid w:val="00AC73AC"/>
    <w:rsid w:val="00AE1542"/>
    <w:rsid w:val="00AE64A5"/>
    <w:rsid w:val="00B02440"/>
    <w:rsid w:val="00B4563D"/>
    <w:rsid w:val="00B55AF4"/>
    <w:rsid w:val="00B65CED"/>
    <w:rsid w:val="00B70457"/>
    <w:rsid w:val="00B74400"/>
    <w:rsid w:val="00B82A4D"/>
    <w:rsid w:val="00B8317B"/>
    <w:rsid w:val="00BB587B"/>
    <w:rsid w:val="00BB5F3D"/>
    <w:rsid w:val="00BB6836"/>
    <w:rsid w:val="00BC1991"/>
    <w:rsid w:val="00BC226B"/>
    <w:rsid w:val="00BC60CC"/>
    <w:rsid w:val="00BD4B8C"/>
    <w:rsid w:val="00BE4066"/>
    <w:rsid w:val="00BE4F6F"/>
    <w:rsid w:val="00BF45E9"/>
    <w:rsid w:val="00BF52F3"/>
    <w:rsid w:val="00BF6B6F"/>
    <w:rsid w:val="00C02F34"/>
    <w:rsid w:val="00C0467F"/>
    <w:rsid w:val="00C07024"/>
    <w:rsid w:val="00C140E2"/>
    <w:rsid w:val="00C22D4D"/>
    <w:rsid w:val="00C26D83"/>
    <w:rsid w:val="00C32416"/>
    <w:rsid w:val="00C43887"/>
    <w:rsid w:val="00C60E4A"/>
    <w:rsid w:val="00C7714D"/>
    <w:rsid w:val="00C818FC"/>
    <w:rsid w:val="00C81DDA"/>
    <w:rsid w:val="00C81F31"/>
    <w:rsid w:val="00C9386B"/>
    <w:rsid w:val="00C93A97"/>
    <w:rsid w:val="00CB12B3"/>
    <w:rsid w:val="00CD3326"/>
    <w:rsid w:val="00D074C2"/>
    <w:rsid w:val="00D07F9C"/>
    <w:rsid w:val="00D14A5C"/>
    <w:rsid w:val="00D26AF6"/>
    <w:rsid w:val="00D50D67"/>
    <w:rsid w:val="00D5144F"/>
    <w:rsid w:val="00D60A07"/>
    <w:rsid w:val="00D72AB6"/>
    <w:rsid w:val="00D80EAD"/>
    <w:rsid w:val="00D92B64"/>
    <w:rsid w:val="00D92D10"/>
    <w:rsid w:val="00D93A55"/>
    <w:rsid w:val="00DA399B"/>
    <w:rsid w:val="00DA7F78"/>
    <w:rsid w:val="00DB3564"/>
    <w:rsid w:val="00DB7516"/>
    <w:rsid w:val="00DC274B"/>
    <w:rsid w:val="00DE5D90"/>
    <w:rsid w:val="00E0474F"/>
    <w:rsid w:val="00E32722"/>
    <w:rsid w:val="00E330A2"/>
    <w:rsid w:val="00E50D83"/>
    <w:rsid w:val="00E74E45"/>
    <w:rsid w:val="00E774FD"/>
    <w:rsid w:val="00EA2015"/>
    <w:rsid w:val="00EB7FE4"/>
    <w:rsid w:val="00ED2132"/>
    <w:rsid w:val="00ED40FE"/>
    <w:rsid w:val="00ED5256"/>
    <w:rsid w:val="00ED5375"/>
    <w:rsid w:val="00F0259B"/>
    <w:rsid w:val="00F13968"/>
    <w:rsid w:val="00F23661"/>
    <w:rsid w:val="00F314CC"/>
    <w:rsid w:val="00F34893"/>
    <w:rsid w:val="00F43D4E"/>
    <w:rsid w:val="00F467A9"/>
    <w:rsid w:val="00F5765A"/>
    <w:rsid w:val="00F64EEA"/>
    <w:rsid w:val="00F81B00"/>
    <w:rsid w:val="00FB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1D18E7-2111-4EAD-B45A-2E2711E2D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a"/>
    <w:next w:val="a"/>
    <w:link w:val="10"/>
    <w:uiPriority w:val="9"/>
    <w:qFormat/>
    <w:rsid w:val="00BC226B"/>
    <w:pPr>
      <w:keepNext/>
      <w:keepLines/>
      <w:spacing w:before="24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1B00"/>
    <w:pPr>
      <w:keepNext/>
      <w:keepLines/>
      <w:spacing w:before="4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3"/>
    </w:rPr>
  </w:style>
  <w:style w:type="paragraph" w:styleId="3">
    <w:name w:val="heading 3"/>
    <w:basedOn w:val="Heading"/>
    <w:next w:val="Textbody"/>
    <w:pPr>
      <w:spacing w:before="140"/>
      <w:outlineLvl w:val="2"/>
    </w:pPr>
    <w:rPr>
      <w:b/>
      <w:bCs/>
      <w:color w:val="808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rPr>
      <w:rFonts w:ascii="Arial" w:eastAsia="Arial Unicode MS" w:hAnsi="Arial" w:cs="Arial"/>
      <w:sz w:val="20"/>
      <w:szCs w:val="20"/>
    </w:rPr>
  </w:style>
  <w:style w:type="paragraph" w:styleId="a5">
    <w:name w:val="header"/>
    <w:basedOn w:val="Standard"/>
    <w:uiPriority w:val="99"/>
    <w:pPr>
      <w:suppressLineNumbers/>
      <w:tabs>
        <w:tab w:val="center" w:pos="4819"/>
        <w:tab w:val="right" w:pos="9638"/>
      </w:tabs>
    </w:pPr>
  </w:style>
  <w:style w:type="paragraph" w:styleId="a6">
    <w:name w:val="footer"/>
    <w:basedOn w:val="a"/>
    <w:uiPriority w:val="99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Нижний колонтитул Знак"/>
    <w:basedOn w:val="a0"/>
    <w:uiPriority w:val="99"/>
    <w:rPr>
      <w:szCs w:val="21"/>
    </w:rPr>
  </w:style>
  <w:style w:type="paragraph" w:customStyle="1" w:styleId="Style6">
    <w:name w:val="Style6"/>
    <w:basedOn w:val="a"/>
    <w:pPr>
      <w:suppressAutoHyphens w:val="0"/>
      <w:autoSpaceDE w:val="0"/>
      <w:spacing w:line="309" w:lineRule="exact"/>
      <w:ind w:firstLine="528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character" w:customStyle="1" w:styleId="21">
    <w:name w:val="Основной текст (2)_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pPr>
      <w:shd w:val="clear" w:color="auto" w:fill="FFFFFF"/>
      <w:suppressAutoHyphens w:val="0"/>
      <w:spacing w:before="420" w:line="320" w:lineRule="exact"/>
      <w:jc w:val="both"/>
      <w:textAlignment w:val="auto"/>
    </w:pPr>
    <w:rPr>
      <w:sz w:val="28"/>
      <w:szCs w:val="28"/>
    </w:rPr>
  </w:style>
  <w:style w:type="character" w:customStyle="1" w:styleId="100">
    <w:name w:val="Основной текст (10)_"/>
    <w:rPr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"/>
    <w:pPr>
      <w:shd w:val="clear" w:color="auto" w:fill="FFFFFF"/>
      <w:suppressAutoHyphens w:val="0"/>
      <w:spacing w:before="600" w:after="300" w:line="322" w:lineRule="exact"/>
      <w:jc w:val="both"/>
      <w:textAlignment w:val="auto"/>
    </w:pPr>
    <w:rPr>
      <w:sz w:val="28"/>
      <w:szCs w:val="28"/>
    </w:rPr>
  </w:style>
  <w:style w:type="character" w:customStyle="1" w:styleId="a8">
    <w:name w:val="Верхний колонтитул Знак"/>
    <w:basedOn w:val="a0"/>
    <w:uiPriority w:val="99"/>
  </w:style>
  <w:style w:type="character" w:styleId="a9">
    <w:name w:val="Hyperlink"/>
    <w:basedOn w:val="a0"/>
    <w:rPr>
      <w:color w:val="0563C1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92B64"/>
    <w:rPr>
      <w:rFonts w:ascii="Segoe UI" w:hAnsi="Segoe UI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2B64"/>
    <w:rPr>
      <w:rFonts w:ascii="Segoe UI" w:hAnsi="Segoe UI"/>
      <w:sz w:val="18"/>
      <w:szCs w:val="16"/>
    </w:rPr>
  </w:style>
  <w:style w:type="paragraph" w:styleId="ac">
    <w:name w:val="List Paragraph"/>
    <w:basedOn w:val="a"/>
    <w:uiPriority w:val="34"/>
    <w:qFormat/>
    <w:rsid w:val="00C140E2"/>
    <w:pPr>
      <w:ind w:left="720"/>
      <w:contextualSpacing/>
    </w:pPr>
    <w:rPr>
      <w:szCs w:val="21"/>
    </w:rPr>
  </w:style>
  <w:style w:type="character" w:styleId="ad">
    <w:name w:val="Strong"/>
    <w:basedOn w:val="a0"/>
    <w:uiPriority w:val="22"/>
    <w:qFormat/>
    <w:rsid w:val="00B55AF4"/>
    <w:rPr>
      <w:b/>
      <w:bCs/>
    </w:rPr>
  </w:style>
  <w:style w:type="table" w:styleId="ae">
    <w:name w:val="Table Grid"/>
    <w:basedOn w:val="a1"/>
    <w:uiPriority w:val="39"/>
    <w:rsid w:val="00D50D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EA2015"/>
    <w:rPr>
      <w:i/>
      <w:iCs/>
    </w:rPr>
  </w:style>
  <w:style w:type="paragraph" w:customStyle="1" w:styleId="af0">
    <w:name w:val="Заголовок ТНС энерго"/>
    <w:basedOn w:val="a"/>
    <w:link w:val="af1"/>
    <w:qFormat/>
    <w:rsid w:val="002F6A2C"/>
    <w:pPr>
      <w:widowControl/>
      <w:suppressAutoHyphens w:val="0"/>
      <w:autoSpaceDN/>
      <w:spacing w:after="286" w:line="286" w:lineRule="exact"/>
      <w:ind w:firstLine="454"/>
      <w:jc w:val="center"/>
      <w:textAlignment w:val="auto"/>
    </w:pPr>
    <w:rPr>
      <w:rFonts w:ascii="Arial" w:eastAsiaTheme="minorHAnsi" w:hAnsi="Arial" w:cs="Arial"/>
      <w:b/>
      <w:color w:val="000000" w:themeColor="text1"/>
      <w:kern w:val="0"/>
      <w:sz w:val="22"/>
      <w:szCs w:val="22"/>
      <w:lang w:eastAsia="en-US" w:bidi="ar-SA"/>
    </w:rPr>
  </w:style>
  <w:style w:type="character" w:customStyle="1" w:styleId="af1">
    <w:name w:val="Заголовок ТНС энерго Знак"/>
    <w:basedOn w:val="a0"/>
    <w:link w:val="af0"/>
    <w:rsid w:val="002F6A2C"/>
    <w:rPr>
      <w:rFonts w:ascii="Arial" w:eastAsiaTheme="minorHAnsi" w:hAnsi="Arial" w:cs="Arial"/>
      <w:b/>
      <w:color w:val="000000" w:themeColor="text1"/>
      <w:kern w:val="0"/>
      <w:sz w:val="22"/>
      <w:szCs w:val="22"/>
      <w:lang w:eastAsia="en-US" w:bidi="ar-SA"/>
    </w:rPr>
  </w:style>
  <w:style w:type="paragraph" w:styleId="af2">
    <w:name w:val="Normal (Web)"/>
    <w:basedOn w:val="a"/>
    <w:uiPriority w:val="99"/>
    <w:unhideWhenUsed/>
    <w:rsid w:val="002F6A2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BC226B"/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character" w:customStyle="1" w:styleId="text">
    <w:name w:val="text"/>
    <w:basedOn w:val="a0"/>
    <w:rsid w:val="008D55C9"/>
  </w:style>
  <w:style w:type="character" w:customStyle="1" w:styleId="quotetext">
    <w:name w:val="quote_text"/>
    <w:basedOn w:val="a0"/>
    <w:rsid w:val="008D55C9"/>
  </w:style>
  <w:style w:type="character" w:customStyle="1" w:styleId="textfulltext">
    <w:name w:val="textfulltext Знак"/>
    <w:basedOn w:val="a0"/>
    <w:link w:val="textfulltext0"/>
    <w:locked/>
    <w:rsid w:val="007A0A2A"/>
    <w:rPr>
      <w:rFonts w:ascii="Arial" w:hAnsi="Arial" w:cs="Arial"/>
      <w:sz w:val="20"/>
    </w:rPr>
  </w:style>
  <w:style w:type="paragraph" w:customStyle="1" w:styleId="textfulltext0">
    <w:name w:val="textfulltext"/>
    <w:basedOn w:val="a"/>
    <w:link w:val="textfulltext"/>
    <w:rsid w:val="007A0A2A"/>
    <w:pPr>
      <w:widowControl/>
      <w:suppressAutoHyphens w:val="0"/>
      <w:autoSpaceDN/>
      <w:spacing w:after="200" w:line="276" w:lineRule="auto"/>
      <w:jc w:val="both"/>
      <w:textAlignment w:val="auto"/>
    </w:pPr>
    <w:rPr>
      <w:rFonts w:ascii="Arial" w:hAnsi="Arial" w:cs="Arial"/>
      <w:sz w:val="20"/>
    </w:rPr>
  </w:style>
  <w:style w:type="character" w:styleId="af3">
    <w:name w:val="FollowedHyperlink"/>
    <w:basedOn w:val="a0"/>
    <w:uiPriority w:val="99"/>
    <w:semiHidden/>
    <w:unhideWhenUsed/>
    <w:rsid w:val="00F23661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81B00"/>
    <w:rPr>
      <w:rFonts w:asciiTheme="majorHAnsi" w:eastAsiaTheme="majorEastAsia" w:hAnsiTheme="majorHAnsi"/>
      <w:color w:val="2E74B5" w:themeColor="accent1" w:themeShade="BF"/>
      <w:sz w:val="26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0838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579481">
              <w:marLeft w:val="0"/>
              <w:marRight w:val="9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58899">
              <w:marLeft w:val="0"/>
              <w:marRight w:val="9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41082">
              <w:marLeft w:val="0"/>
              <w:marRight w:val="9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452521">
              <w:marLeft w:val="0"/>
              <w:marRight w:val="9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36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5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71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3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131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670091">
              <w:marLeft w:val="0"/>
              <w:marRight w:val="9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33128">
              <w:marLeft w:val="0"/>
              <w:marRight w:val="9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837852">
              <w:marLeft w:val="0"/>
              <w:marRight w:val="9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59266">
              <w:marLeft w:val="0"/>
              <w:marRight w:val="9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25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1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1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7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192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51080">
              <w:marLeft w:val="0"/>
              <w:marRight w:val="9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2936">
              <w:marLeft w:val="0"/>
              <w:marRight w:val="9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41660">
              <w:marLeft w:val="0"/>
              <w:marRight w:val="9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70650">
              <w:marLeft w:val="0"/>
              <w:marRight w:val="9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5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35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1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830314">
          <w:marLeft w:val="0"/>
          <w:marRight w:val="0"/>
          <w:marTop w:val="6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07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577573">
          <w:marLeft w:val="0"/>
          <w:marRight w:val="0"/>
          <w:marTop w:val="6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7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148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330158">
              <w:marLeft w:val="0"/>
              <w:marRight w:val="9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575526">
              <w:marLeft w:val="0"/>
              <w:marRight w:val="9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85571">
              <w:marLeft w:val="0"/>
              <w:marRight w:val="9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004738">
              <w:marLeft w:val="0"/>
              <w:marRight w:val="9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2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85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0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uban.tns-e.ru/population/" TargetMode="Externa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kuban.tns-e.ru/population/mobile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k.kuban.tns-e.ru/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2558E-A5E8-45B0-9AAF-F49BA57C4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Меньшиков Денис Геннадьевич</dc:creator>
  <cp:lastModifiedBy>Батова (Теучеж) Нафсет Юнусовна</cp:lastModifiedBy>
  <cp:revision>3</cp:revision>
  <cp:lastPrinted>2019-02-18T10:13:00Z</cp:lastPrinted>
  <dcterms:created xsi:type="dcterms:W3CDTF">2020-12-10T10:48:00Z</dcterms:created>
  <dcterms:modified xsi:type="dcterms:W3CDTF">2020-12-10T10:49:00Z</dcterms:modified>
</cp:coreProperties>
</file>